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7047C0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C0" w:rsidRDefault="007047C0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C0" w:rsidRPr="007047C0" w:rsidRDefault="00DD14F9" w:rsidP="007047C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D14F9">
              <w:rPr>
                <w:b/>
                <w:sz w:val="26"/>
                <w:szCs w:val="26"/>
                <w:lang w:val="en-US"/>
              </w:rPr>
              <w:t>203B_220</w:t>
            </w:r>
          </w:p>
        </w:tc>
      </w:tr>
      <w:tr w:rsidR="007047C0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C0" w:rsidRDefault="007047C0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C0" w:rsidRPr="00DD14F9" w:rsidRDefault="00DD14F9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DD14F9">
              <w:rPr>
                <w:b/>
                <w:sz w:val="24"/>
                <w:szCs w:val="24"/>
                <w:lang w:val="en-US"/>
              </w:rPr>
              <w:t>2003673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417389" w:rsidRPr="002C0290" w:rsidTr="00623D73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389" w:rsidRPr="002C0290" w:rsidRDefault="00417389" w:rsidP="00623D7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89" w:rsidRPr="002C0290" w:rsidRDefault="00417389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417389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89" w:rsidRPr="002C0290" w:rsidRDefault="00417389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417389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89" w:rsidRPr="002C0290" w:rsidRDefault="00417389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417389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89" w:rsidRPr="002C0290" w:rsidRDefault="00417389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417389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89" w:rsidRPr="002C0290" w:rsidRDefault="00417389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417389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389" w:rsidRPr="002C0290" w:rsidRDefault="00417389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1F5706" w:rsidRPr="00697DC5" w:rsidRDefault="0026453A" w:rsidP="00417389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8271F0">
        <w:rPr>
          <w:b/>
          <w:sz w:val="26"/>
          <w:szCs w:val="26"/>
        </w:rPr>
        <w:t xml:space="preserve"> </w:t>
      </w:r>
      <w:r w:rsidR="0015013E">
        <w:rPr>
          <w:b/>
          <w:sz w:val="26"/>
          <w:szCs w:val="26"/>
        </w:rPr>
        <w:t>(</w:t>
      </w:r>
      <w:r w:rsidR="00DC5F07" w:rsidRPr="008271F0">
        <w:rPr>
          <w:b/>
          <w:sz w:val="26"/>
          <w:szCs w:val="26"/>
        </w:rPr>
        <w:t>Гайка М14</w:t>
      </w:r>
      <w:r w:rsidR="0015013E">
        <w:rPr>
          <w:b/>
          <w:sz w:val="26"/>
          <w:szCs w:val="26"/>
        </w:rPr>
        <w:t>)</w:t>
      </w:r>
      <w:r w:rsidR="008271F0" w:rsidRPr="005D7088">
        <w:rPr>
          <w:b/>
          <w:sz w:val="26"/>
          <w:szCs w:val="26"/>
        </w:rPr>
        <w:t>.</w:t>
      </w:r>
      <w:r w:rsidR="00232E4A" w:rsidRPr="005D7088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Технические требования к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:rsidR="004F4E9E" w:rsidRPr="008271F0" w:rsidRDefault="00641E44" w:rsidP="0015013E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Технические требования</w:t>
      </w:r>
      <w:r w:rsidR="00AE134E">
        <w:rPr>
          <w:sz w:val="24"/>
          <w:szCs w:val="24"/>
        </w:rPr>
        <w:t xml:space="preserve"> и</w:t>
      </w:r>
      <w:r w:rsidRPr="00697DC5">
        <w:rPr>
          <w:sz w:val="24"/>
          <w:szCs w:val="24"/>
        </w:rPr>
        <w:t xml:space="preserve"> характеристики </w:t>
      </w:r>
      <w:r w:rsidR="00BD2843" w:rsidRPr="00697DC5">
        <w:rPr>
          <w:sz w:val="24"/>
          <w:szCs w:val="24"/>
        </w:rPr>
        <w:t>метизов</w:t>
      </w:r>
      <w:r w:rsidR="004F4E9E" w:rsidRPr="00697DC5">
        <w:rPr>
          <w:sz w:val="24"/>
          <w:szCs w:val="24"/>
        </w:rPr>
        <w:t xml:space="preserve"> должны соответствовать параметрам </w:t>
      </w:r>
      <w:r w:rsidR="00A76213" w:rsidRPr="008271F0">
        <w:rPr>
          <w:sz w:val="24"/>
          <w:szCs w:val="24"/>
        </w:rPr>
        <w:t>ГОСТ 5915-70 «Гайки шестигранные класса точности В. Конструкция и размеры».</w:t>
      </w:r>
    </w:p>
    <w:p w:rsidR="00A305DC" w:rsidRPr="008271F0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8271F0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271F0">
        <w:rPr>
          <w:b/>
          <w:bCs/>
          <w:sz w:val="26"/>
          <w:szCs w:val="26"/>
        </w:rPr>
        <w:t>Общие требования.</w:t>
      </w:r>
      <w:r w:rsidR="00E00392" w:rsidRPr="008271F0">
        <w:rPr>
          <w:b/>
          <w:bCs/>
          <w:sz w:val="26"/>
          <w:szCs w:val="26"/>
        </w:rPr>
        <w:t xml:space="preserve"> </w:t>
      </w:r>
    </w:p>
    <w:p w:rsidR="00612811" w:rsidRPr="00697DC5" w:rsidRDefault="00860C29" w:rsidP="0015013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</w:t>
      </w:r>
      <w:r w:rsidR="00612811" w:rsidRPr="00697DC5">
        <w:rPr>
          <w:sz w:val="24"/>
          <w:szCs w:val="24"/>
        </w:rPr>
        <w:t xml:space="preserve"> К поставке допуска</w:t>
      </w:r>
      <w:r w:rsidR="00EC05CC" w:rsidRPr="00697DC5">
        <w:rPr>
          <w:sz w:val="24"/>
          <w:szCs w:val="24"/>
        </w:rPr>
        <w:t>ю</w:t>
      </w:r>
      <w:r w:rsidR="00612811" w:rsidRPr="00697DC5">
        <w:rPr>
          <w:sz w:val="24"/>
          <w:szCs w:val="24"/>
        </w:rPr>
        <w:t xml:space="preserve">тся </w:t>
      </w:r>
      <w:r w:rsidR="00BD2843" w:rsidRPr="00697DC5">
        <w:rPr>
          <w:sz w:val="24"/>
          <w:szCs w:val="24"/>
        </w:rPr>
        <w:t>метизы</w:t>
      </w:r>
      <w:r w:rsidR="00612811" w:rsidRPr="00697DC5">
        <w:rPr>
          <w:sz w:val="24"/>
          <w:szCs w:val="24"/>
        </w:rPr>
        <w:t>, отвечающ</w:t>
      </w:r>
      <w:r w:rsidR="00EC05CC" w:rsidRPr="00697DC5">
        <w:rPr>
          <w:sz w:val="24"/>
          <w:szCs w:val="24"/>
        </w:rPr>
        <w:t>и</w:t>
      </w:r>
      <w:r w:rsidR="00305054" w:rsidRPr="00697DC5">
        <w:rPr>
          <w:sz w:val="24"/>
          <w:szCs w:val="24"/>
        </w:rPr>
        <w:t>е</w:t>
      </w:r>
      <w:r w:rsidR="00612811" w:rsidRPr="00697DC5">
        <w:rPr>
          <w:sz w:val="24"/>
          <w:szCs w:val="24"/>
        </w:rPr>
        <w:t xml:space="preserve"> следующим требованиям:</w:t>
      </w:r>
    </w:p>
    <w:p w:rsidR="0015013E" w:rsidRPr="00697DC5" w:rsidRDefault="0015013E" w:rsidP="0015013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:rsidR="00033132" w:rsidRPr="00697DC5" w:rsidRDefault="0003313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697DC5" w:rsidRDefault="00612811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импортн</w:t>
      </w:r>
      <w:r w:rsidR="004E144D" w:rsidRPr="00697DC5">
        <w:rPr>
          <w:sz w:val="24"/>
          <w:szCs w:val="24"/>
        </w:rPr>
        <w:t>ых</w:t>
      </w:r>
      <w:r w:rsidRPr="00697DC5">
        <w:rPr>
          <w:sz w:val="24"/>
          <w:szCs w:val="24"/>
        </w:rPr>
        <w:t xml:space="preserve"> </w:t>
      </w:r>
      <w:r w:rsidR="0071533A" w:rsidRPr="00697DC5">
        <w:rPr>
          <w:sz w:val="24"/>
          <w:szCs w:val="24"/>
        </w:rPr>
        <w:t>производителей</w:t>
      </w:r>
      <w:r w:rsidR="004E144D" w:rsidRPr="00697DC5">
        <w:rPr>
          <w:sz w:val="24"/>
          <w:szCs w:val="24"/>
        </w:rPr>
        <w:t>, а также для отечественных</w:t>
      </w:r>
      <w:r w:rsidR="0071533A" w:rsidRPr="00697DC5">
        <w:rPr>
          <w:sz w:val="24"/>
          <w:szCs w:val="24"/>
        </w:rPr>
        <w:t xml:space="preserve">, выпускающих </w:t>
      </w:r>
      <w:r w:rsidR="00BD2843" w:rsidRPr="00697DC5">
        <w:rPr>
          <w:sz w:val="24"/>
          <w:szCs w:val="24"/>
        </w:rPr>
        <w:t>метизы</w:t>
      </w:r>
      <w:r w:rsidR="00EC05CC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97DC5" w:rsidRDefault="0026458C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B66A7" w:rsidRPr="00697DC5">
        <w:rPr>
          <w:sz w:val="24"/>
          <w:szCs w:val="24"/>
        </w:rPr>
        <w:t xml:space="preserve"> (с изменениями от 3 января 2001 г., 21 августа 2002 г.)</w:t>
      </w:r>
      <w:r w:rsidRPr="00697DC5">
        <w:rPr>
          <w:sz w:val="24"/>
          <w:szCs w:val="24"/>
        </w:rPr>
        <w:t>;</w:t>
      </w:r>
    </w:p>
    <w:p w:rsidR="00F66FC0" w:rsidRPr="00697DC5" w:rsidRDefault="00F66FC0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наличие </w:t>
      </w:r>
      <w:r w:rsidR="004E144D" w:rsidRPr="00697DC5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D2843" w:rsidRPr="00697DC5">
        <w:rPr>
          <w:sz w:val="24"/>
          <w:szCs w:val="24"/>
        </w:rPr>
        <w:t>метизов</w:t>
      </w:r>
      <w:r w:rsidR="004E144D" w:rsidRPr="00697DC5">
        <w:rPr>
          <w:sz w:val="24"/>
          <w:szCs w:val="24"/>
        </w:rPr>
        <w:t xml:space="preserve">) деклараций </w:t>
      </w:r>
      <w:r w:rsidRPr="00697DC5">
        <w:rPr>
          <w:sz w:val="24"/>
          <w:szCs w:val="24"/>
        </w:rPr>
        <w:t xml:space="preserve">(сертификатов) </w:t>
      </w:r>
      <w:r w:rsidR="004E144D" w:rsidRPr="00697DC5">
        <w:rPr>
          <w:sz w:val="24"/>
          <w:szCs w:val="24"/>
        </w:rPr>
        <w:t>соответствия требованиям безопасности</w:t>
      </w:r>
      <w:r w:rsidRPr="00697DC5">
        <w:rPr>
          <w:sz w:val="24"/>
          <w:szCs w:val="24"/>
        </w:rPr>
        <w:t>;</w:t>
      </w:r>
    </w:p>
    <w:p w:rsidR="00FB7AEF" w:rsidRPr="00697DC5" w:rsidRDefault="00F66FC0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наличие заключени</w:t>
      </w:r>
      <w:r w:rsidR="00FB7AEF" w:rsidRPr="00697DC5">
        <w:rPr>
          <w:sz w:val="24"/>
          <w:szCs w:val="24"/>
        </w:rPr>
        <w:t>я</w:t>
      </w:r>
      <w:r w:rsidRPr="00697DC5">
        <w:rPr>
          <w:sz w:val="24"/>
          <w:szCs w:val="24"/>
        </w:rPr>
        <w:t xml:space="preserve"> о соответствии требованиям </w:t>
      </w:r>
      <w:proofErr w:type="spellStart"/>
      <w:r w:rsidRPr="00697DC5">
        <w:rPr>
          <w:sz w:val="24"/>
          <w:szCs w:val="24"/>
        </w:rPr>
        <w:t>СанПиН</w:t>
      </w:r>
      <w:proofErr w:type="spellEnd"/>
      <w:r w:rsidRPr="00697DC5">
        <w:rPr>
          <w:sz w:val="24"/>
          <w:szCs w:val="24"/>
        </w:rPr>
        <w:t xml:space="preserve"> и други</w:t>
      </w:r>
      <w:r w:rsidR="00FB7AEF" w:rsidRPr="00697DC5">
        <w:rPr>
          <w:sz w:val="24"/>
          <w:szCs w:val="24"/>
        </w:rPr>
        <w:t>м</w:t>
      </w:r>
      <w:r w:rsidRPr="00697DC5">
        <w:rPr>
          <w:sz w:val="24"/>
          <w:szCs w:val="24"/>
        </w:rPr>
        <w:t xml:space="preserve"> документ</w:t>
      </w:r>
      <w:r w:rsidR="00FB7AEF" w:rsidRPr="00697DC5">
        <w:rPr>
          <w:sz w:val="24"/>
          <w:szCs w:val="24"/>
        </w:rPr>
        <w:t>ам</w:t>
      </w:r>
      <w:r w:rsidRPr="00697DC5">
        <w:rPr>
          <w:sz w:val="24"/>
          <w:szCs w:val="24"/>
        </w:rPr>
        <w:t xml:space="preserve">, </w:t>
      </w:r>
      <w:r w:rsidR="00FB7AEF" w:rsidRPr="00697DC5">
        <w:rPr>
          <w:sz w:val="24"/>
          <w:szCs w:val="24"/>
        </w:rPr>
        <w:t>устанавливающим требования к</w:t>
      </w:r>
      <w:r w:rsidRPr="00697DC5">
        <w:rPr>
          <w:sz w:val="24"/>
          <w:szCs w:val="24"/>
        </w:rPr>
        <w:t xml:space="preserve"> качеств</w:t>
      </w:r>
      <w:r w:rsidR="00FB7AEF" w:rsidRPr="00697DC5">
        <w:rPr>
          <w:sz w:val="24"/>
          <w:szCs w:val="24"/>
        </w:rPr>
        <w:t>у</w:t>
      </w:r>
      <w:r w:rsidRPr="00697DC5">
        <w:rPr>
          <w:sz w:val="24"/>
          <w:szCs w:val="24"/>
        </w:rPr>
        <w:t xml:space="preserve"> и </w:t>
      </w:r>
      <w:r w:rsidR="00FB7AEF" w:rsidRPr="00697DC5">
        <w:rPr>
          <w:sz w:val="24"/>
          <w:szCs w:val="24"/>
        </w:rPr>
        <w:t xml:space="preserve">экологической </w:t>
      </w:r>
      <w:r w:rsidRPr="00697DC5">
        <w:rPr>
          <w:sz w:val="24"/>
          <w:szCs w:val="24"/>
        </w:rPr>
        <w:t>безопасност</w:t>
      </w:r>
      <w:r w:rsidR="00FB7AEF" w:rsidRPr="00697DC5">
        <w:rPr>
          <w:sz w:val="24"/>
          <w:szCs w:val="24"/>
        </w:rPr>
        <w:t>и продукции</w:t>
      </w:r>
      <w:r w:rsidR="004D4E32" w:rsidRPr="00697DC5">
        <w:rPr>
          <w:sz w:val="24"/>
          <w:szCs w:val="24"/>
        </w:rPr>
        <w:t>.</w:t>
      </w:r>
      <w:r w:rsidRPr="00697DC5">
        <w:rPr>
          <w:sz w:val="24"/>
          <w:szCs w:val="24"/>
        </w:rPr>
        <w:t xml:space="preserve"> </w:t>
      </w:r>
    </w:p>
    <w:p w:rsidR="000E7AB1" w:rsidRPr="00697DC5" w:rsidRDefault="00860C29" w:rsidP="0015013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2.2.</w:t>
      </w:r>
      <w:r w:rsidR="000E7AB1" w:rsidRPr="00697DC5">
        <w:rPr>
          <w:sz w:val="24"/>
          <w:szCs w:val="24"/>
        </w:rPr>
        <w:t xml:space="preserve">Участник закупочных процедур на право заключения договора на поставку метизов для нужд </w:t>
      </w:r>
      <w:r w:rsidR="006F05BA">
        <w:rPr>
          <w:sz w:val="24"/>
          <w:szCs w:val="24"/>
        </w:rPr>
        <w:t>ПАО</w:t>
      </w:r>
      <w:r w:rsidR="000E7AB1" w:rsidRPr="00697DC5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697DC5" w:rsidRDefault="00860C29" w:rsidP="0015013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2.3.</w:t>
      </w:r>
      <w:r w:rsidR="00BD2843" w:rsidRPr="00697DC5">
        <w:rPr>
          <w:sz w:val="24"/>
          <w:szCs w:val="24"/>
        </w:rPr>
        <w:t>Метизы</w:t>
      </w:r>
      <w:r w:rsidR="004E144D" w:rsidRPr="00697DC5">
        <w:rPr>
          <w:sz w:val="24"/>
          <w:szCs w:val="24"/>
        </w:rPr>
        <w:t xml:space="preserve"> должн</w:t>
      </w:r>
      <w:r w:rsidR="00EC05CC" w:rsidRPr="00697DC5">
        <w:rPr>
          <w:sz w:val="24"/>
          <w:szCs w:val="24"/>
        </w:rPr>
        <w:t>ы</w:t>
      </w:r>
      <w:r w:rsidR="004E144D" w:rsidRPr="00697DC5">
        <w:rPr>
          <w:sz w:val="24"/>
          <w:szCs w:val="24"/>
        </w:rPr>
        <w:t xml:space="preserve"> с</w:t>
      </w:r>
      <w:r w:rsidR="00612811" w:rsidRPr="00697DC5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697DC5">
        <w:rPr>
          <w:sz w:val="24"/>
          <w:szCs w:val="24"/>
        </w:rPr>
        <w:t>ебованиям</w:t>
      </w:r>
      <w:r w:rsidR="00612811" w:rsidRPr="00697DC5">
        <w:rPr>
          <w:sz w:val="24"/>
          <w:szCs w:val="24"/>
        </w:rPr>
        <w:t>:</w:t>
      </w:r>
    </w:p>
    <w:p w:rsidR="00AF5E71" w:rsidRPr="00697DC5" w:rsidRDefault="00AF5E71" w:rsidP="00AF5E7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</w:t>
      </w:r>
      <w:r w:rsidR="0015013E">
        <w:rPr>
          <w:sz w:val="24"/>
          <w:szCs w:val="24"/>
        </w:rPr>
        <w:t xml:space="preserve"> </w:t>
      </w:r>
      <w:r w:rsidR="00DC5F07" w:rsidRPr="005D3556">
        <w:rPr>
          <w:sz w:val="24"/>
          <w:szCs w:val="24"/>
        </w:rPr>
        <w:t xml:space="preserve">ГОСТ 5915-70 «Гайки шестигранные класса точности </w:t>
      </w:r>
      <w:r w:rsidR="00DC5F07" w:rsidRPr="005D3556">
        <w:rPr>
          <w:sz w:val="24"/>
          <w:szCs w:val="24"/>
          <w:lang w:val="en-US"/>
        </w:rPr>
        <w:t>B</w:t>
      </w:r>
      <w:r w:rsidR="00DC5F07" w:rsidRPr="005D3556">
        <w:rPr>
          <w:sz w:val="24"/>
          <w:szCs w:val="24"/>
        </w:rPr>
        <w:t>. Конструкция и размеры»</w:t>
      </w:r>
      <w:r w:rsidRPr="005D3556">
        <w:rPr>
          <w:sz w:val="24"/>
          <w:szCs w:val="24"/>
        </w:rPr>
        <w:t>;</w:t>
      </w:r>
    </w:p>
    <w:p w:rsidR="00F612AC" w:rsidRPr="00697DC5" w:rsidRDefault="00AF5E71" w:rsidP="00AF5E7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 xml:space="preserve">- </w:t>
      </w:r>
      <w:r w:rsidR="002B66A7" w:rsidRPr="00697DC5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697DC5">
        <w:rPr>
          <w:sz w:val="24"/>
          <w:szCs w:val="24"/>
        </w:rPr>
        <w:t>.</w:t>
      </w:r>
    </w:p>
    <w:p w:rsidR="00612811" w:rsidRPr="00697DC5" w:rsidRDefault="00860C29" w:rsidP="0015013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 xml:space="preserve">2.4. </w:t>
      </w:r>
      <w:r w:rsidR="00612811" w:rsidRPr="00697DC5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697DC5" w:rsidRDefault="006004FC" w:rsidP="00860C29">
      <w:pPr>
        <w:spacing w:line="276" w:lineRule="auto"/>
        <w:ind w:left="144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lastRenderedPageBreak/>
        <w:t>Упаковка,</w:t>
      </w:r>
      <w:r w:rsidR="00E5567C" w:rsidRPr="00697DC5">
        <w:rPr>
          <w:sz w:val="24"/>
          <w:szCs w:val="24"/>
        </w:rPr>
        <w:t xml:space="preserve"> маркировка, </w:t>
      </w:r>
      <w:r w:rsidR="002E6C8A" w:rsidRPr="00697DC5">
        <w:rPr>
          <w:sz w:val="24"/>
          <w:szCs w:val="24"/>
        </w:rPr>
        <w:t>транспортирование</w:t>
      </w:r>
      <w:r w:rsidRPr="00697DC5">
        <w:rPr>
          <w:sz w:val="24"/>
          <w:szCs w:val="24"/>
        </w:rPr>
        <w:t>,</w:t>
      </w:r>
      <w:r w:rsidR="002E6C8A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условия и сроки хранения </w:t>
      </w:r>
      <w:r w:rsidR="00BD2843" w:rsidRPr="00697DC5">
        <w:rPr>
          <w:sz w:val="24"/>
          <w:szCs w:val="24"/>
        </w:rPr>
        <w:t>метизов</w:t>
      </w:r>
      <w:r w:rsidR="00EC05CC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BD2843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>,</w:t>
      </w:r>
      <w:r w:rsidR="00767806" w:rsidRPr="00697DC5"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ГОСТ 14192</w:t>
      </w:r>
      <w:r w:rsidR="002E6C8A" w:rsidRPr="00697DC5">
        <w:rPr>
          <w:sz w:val="24"/>
          <w:szCs w:val="24"/>
        </w:rPr>
        <w:t xml:space="preserve"> </w:t>
      </w:r>
      <w:r w:rsidR="00C4476E" w:rsidRPr="00697DC5">
        <w:rPr>
          <w:sz w:val="24"/>
          <w:szCs w:val="24"/>
        </w:rPr>
        <w:t>–</w:t>
      </w:r>
      <w:r w:rsidR="002E6C8A" w:rsidRPr="00697DC5">
        <w:rPr>
          <w:sz w:val="24"/>
          <w:szCs w:val="24"/>
        </w:rPr>
        <w:t xml:space="preserve"> 96</w:t>
      </w:r>
      <w:r w:rsidR="00C4476E" w:rsidRPr="00697DC5">
        <w:rPr>
          <w:sz w:val="24"/>
          <w:szCs w:val="24"/>
        </w:rPr>
        <w:t xml:space="preserve">, </w:t>
      </w:r>
      <w:r w:rsidR="007D1AD9" w:rsidRPr="00697DC5">
        <w:rPr>
          <w:sz w:val="24"/>
          <w:szCs w:val="24"/>
        </w:rPr>
        <w:t xml:space="preserve">ГОСТ </w:t>
      </w:r>
      <w:r w:rsidR="00860C29" w:rsidRPr="00697DC5">
        <w:rPr>
          <w:sz w:val="24"/>
          <w:szCs w:val="24"/>
        </w:rPr>
        <w:t>перечисленных в п.2</w:t>
      </w:r>
      <w:r w:rsidR="00AA7E8E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A7E8E" w:rsidRPr="00697DC5">
        <w:rPr>
          <w:sz w:val="24"/>
          <w:szCs w:val="24"/>
        </w:rPr>
        <w:t xml:space="preserve"> данного ТЗ</w:t>
      </w:r>
      <w:r w:rsidR="007D1AD9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>или соответствующих МЭК</w:t>
      </w:r>
      <w:r w:rsidR="00612811" w:rsidRPr="00697DC5">
        <w:rPr>
          <w:sz w:val="24"/>
          <w:szCs w:val="24"/>
        </w:rPr>
        <w:t>.</w:t>
      </w:r>
      <w:proofErr w:type="gramEnd"/>
      <w:r w:rsidR="00612811" w:rsidRPr="00697DC5">
        <w:rPr>
          <w:sz w:val="24"/>
          <w:szCs w:val="24"/>
        </w:rPr>
        <w:t xml:space="preserve"> </w:t>
      </w:r>
      <w:r w:rsidR="003A2F10" w:rsidRPr="00697DC5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697DC5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697DC5">
        <w:rPr>
          <w:sz w:val="24"/>
          <w:szCs w:val="24"/>
        </w:rPr>
        <w:t>продукции</w:t>
      </w:r>
      <w:r w:rsidR="00612811" w:rsidRPr="00697DC5">
        <w:rPr>
          <w:sz w:val="24"/>
          <w:szCs w:val="24"/>
        </w:rPr>
        <w:t>.</w:t>
      </w:r>
    </w:p>
    <w:p w:rsidR="00ED644C" w:rsidRPr="00697DC5" w:rsidRDefault="00384D9C" w:rsidP="00860C29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</w:t>
      </w:r>
      <w:r w:rsidR="00C4476E"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должны соответствовать требованиям </w:t>
      </w:r>
      <w:r w:rsidR="005E4351" w:rsidRPr="00697DC5">
        <w:rPr>
          <w:sz w:val="24"/>
          <w:szCs w:val="24"/>
        </w:rPr>
        <w:t>ГОСТ перечисленны</w:t>
      </w:r>
      <w:r w:rsidR="00F85126" w:rsidRPr="00697DC5">
        <w:rPr>
          <w:sz w:val="24"/>
          <w:szCs w:val="24"/>
        </w:rPr>
        <w:t>м</w:t>
      </w:r>
      <w:r w:rsidR="005E4351" w:rsidRPr="00697DC5">
        <w:rPr>
          <w:sz w:val="24"/>
          <w:szCs w:val="24"/>
        </w:rPr>
        <w:t xml:space="preserve"> в п.</w:t>
      </w:r>
      <w:r w:rsidR="00860C29" w:rsidRPr="00697DC5">
        <w:rPr>
          <w:sz w:val="24"/>
          <w:szCs w:val="24"/>
        </w:rPr>
        <w:t>2.</w:t>
      </w:r>
      <w:r w:rsidR="000E7AB1" w:rsidRPr="00697DC5">
        <w:rPr>
          <w:sz w:val="24"/>
          <w:szCs w:val="24"/>
        </w:rPr>
        <w:t>3</w:t>
      </w:r>
      <w:r w:rsidR="005E4351" w:rsidRPr="00697DC5">
        <w:rPr>
          <w:sz w:val="24"/>
          <w:szCs w:val="24"/>
        </w:rPr>
        <w:t xml:space="preserve"> данного ТЗ</w:t>
      </w:r>
      <w:r w:rsidR="00D37612" w:rsidRPr="00697DC5">
        <w:rPr>
          <w:sz w:val="24"/>
          <w:szCs w:val="24"/>
        </w:rPr>
        <w:t>.</w:t>
      </w:r>
    </w:p>
    <w:p w:rsidR="00DE0EA0" w:rsidRPr="00697DC5" w:rsidRDefault="002B66A7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</w:t>
      </w:r>
      <w:r w:rsidR="00497866" w:rsidRPr="00697DC5">
        <w:rPr>
          <w:szCs w:val="24"/>
        </w:rPr>
        <w:t>кладк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и транспортировк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</w:t>
      </w:r>
      <w:r w:rsidR="00BD2843" w:rsidRPr="00697DC5">
        <w:rPr>
          <w:szCs w:val="24"/>
        </w:rPr>
        <w:t>метизов</w:t>
      </w:r>
      <w:r w:rsidR="00497866" w:rsidRPr="00697DC5">
        <w:rPr>
          <w:szCs w:val="24"/>
        </w:rPr>
        <w:t xml:space="preserve"> долж</w:t>
      </w:r>
      <w:r w:rsidRPr="00697DC5">
        <w:rPr>
          <w:szCs w:val="24"/>
        </w:rPr>
        <w:t>е</w:t>
      </w:r>
      <w:r w:rsidR="00497866" w:rsidRPr="00697DC5">
        <w:rPr>
          <w:szCs w:val="24"/>
        </w:rPr>
        <w:t xml:space="preserve">н предотвратить </w:t>
      </w:r>
      <w:r w:rsidR="00EC05CC" w:rsidRPr="00697DC5">
        <w:rPr>
          <w:szCs w:val="24"/>
        </w:rPr>
        <w:t>их</w:t>
      </w:r>
      <w:r w:rsidR="00497866" w:rsidRPr="00697DC5">
        <w:rPr>
          <w:szCs w:val="24"/>
        </w:rPr>
        <w:t xml:space="preserve"> повреждение или порчу во время перевозки</w:t>
      </w:r>
      <w:r w:rsidRPr="00697DC5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697DC5">
        <w:rPr>
          <w:szCs w:val="24"/>
        </w:rPr>
        <w:t>.</w:t>
      </w:r>
    </w:p>
    <w:p w:rsidR="00CC3003" w:rsidRPr="00697DC5" w:rsidRDefault="00CC3003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 xml:space="preserve">Упаковка </w:t>
      </w:r>
      <w:r w:rsidR="00BD2843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BD2843" w:rsidRPr="00697DC5">
        <w:rPr>
          <w:szCs w:val="24"/>
        </w:rPr>
        <w:t>метизов</w:t>
      </w:r>
      <w:r w:rsidRPr="00697DC5">
        <w:rPr>
          <w:szCs w:val="24"/>
        </w:rPr>
        <w:t>.</w:t>
      </w:r>
    </w:p>
    <w:p w:rsidR="0024201B" w:rsidRPr="00697DC5" w:rsidRDefault="00860C29" w:rsidP="0015013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2.5. </w:t>
      </w:r>
      <w:r w:rsidR="0024201B" w:rsidRPr="00697DC5">
        <w:rPr>
          <w:szCs w:val="24"/>
        </w:rPr>
        <w:t xml:space="preserve">Каждая партия </w:t>
      </w:r>
      <w:r w:rsidR="00BD2843" w:rsidRPr="00697DC5">
        <w:rPr>
          <w:szCs w:val="24"/>
        </w:rPr>
        <w:t>метизов</w:t>
      </w:r>
      <w:r w:rsidR="0024201B" w:rsidRPr="00697DC5">
        <w:rPr>
          <w:szCs w:val="24"/>
        </w:rPr>
        <w:t xml:space="preserve"> должна подвергаться приемо-сдаточным испытаниям </w:t>
      </w:r>
      <w:r w:rsidR="00C07D2C" w:rsidRPr="00697DC5">
        <w:rPr>
          <w:szCs w:val="24"/>
        </w:rPr>
        <w:t xml:space="preserve">в соответствие с </w:t>
      </w:r>
      <w:r w:rsidR="001666F9" w:rsidRPr="00697DC5">
        <w:rPr>
          <w:szCs w:val="24"/>
        </w:rPr>
        <w:t>ГОСТ перечисленных в п.</w:t>
      </w:r>
      <w:r w:rsidRPr="00697DC5">
        <w:rPr>
          <w:szCs w:val="24"/>
        </w:rPr>
        <w:t>2</w:t>
      </w:r>
      <w:r w:rsidR="001666F9" w:rsidRPr="00697DC5">
        <w:rPr>
          <w:szCs w:val="24"/>
        </w:rPr>
        <w:t>.</w:t>
      </w:r>
      <w:r w:rsidR="000E7AB1" w:rsidRPr="00697DC5">
        <w:rPr>
          <w:szCs w:val="24"/>
        </w:rPr>
        <w:t>3</w:t>
      </w:r>
      <w:r w:rsidR="001666F9" w:rsidRPr="00697DC5">
        <w:rPr>
          <w:szCs w:val="24"/>
        </w:rPr>
        <w:t xml:space="preserve"> </w:t>
      </w:r>
      <w:proofErr w:type="gramStart"/>
      <w:r w:rsidR="001666F9" w:rsidRPr="00697DC5">
        <w:rPr>
          <w:szCs w:val="24"/>
        </w:rPr>
        <w:t>данного</w:t>
      </w:r>
      <w:proofErr w:type="gramEnd"/>
      <w:r w:rsidR="001666F9" w:rsidRPr="00697DC5">
        <w:rPr>
          <w:szCs w:val="24"/>
        </w:rPr>
        <w:t xml:space="preserve"> ТЗ</w:t>
      </w:r>
      <w:r w:rsidR="00DE0EA0" w:rsidRPr="00697DC5">
        <w:rPr>
          <w:szCs w:val="24"/>
        </w:rPr>
        <w:t>.</w:t>
      </w:r>
    </w:p>
    <w:p w:rsidR="00AC31A0" w:rsidRPr="00697DC5" w:rsidRDefault="00860C29" w:rsidP="0015013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2.6. </w:t>
      </w:r>
      <w:r w:rsidR="00AC31A0" w:rsidRPr="00697DC5">
        <w:rPr>
          <w:szCs w:val="24"/>
        </w:rPr>
        <w:t xml:space="preserve"> </w:t>
      </w:r>
      <w:r w:rsidR="002B66A7" w:rsidRPr="00697DC5">
        <w:rPr>
          <w:szCs w:val="24"/>
        </w:rPr>
        <w:t>Срок изготовления метизов должен быть не более полугода от момента поставки.</w:t>
      </w:r>
    </w:p>
    <w:p w:rsidR="00872C86" w:rsidRPr="00697DC5" w:rsidRDefault="00872C86" w:rsidP="00612811">
      <w:pPr>
        <w:spacing w:line="276" w:lineRule="auto"/>
        <w:rPr>
          <w:sz w:val="24"/>
          <w:szCs w:val="24"/>
        </w:rPr>
      </w:pPr>
    </w:p>
    <w:p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:rsidR="004F4E9E" w:rsidRPr="00697DC5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Гарантия на поставляем</w:t>
      </w:r>
      <w:r w:rsidR="00905644" w:rsidRPr="00697DC5">
        <w:rPr>
          <w:sz w:val="24"/>
          <w:szCs w:val="24"/>
        </w:rPr>
        <w:t>ые</w:t>
      </w:r>
      <w:r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метизы</w:t>
      </w:r>
      <w:r w:rsidR="009465AC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должна распространяться не менее чем на </w:t>
      </w:r>
      <w:r w:rsidR="00077096" w:rsidRPr="00697DC5">
        <w:rPr>
          <w:sz w:val="24"/>
          <w:szCs w:val="24"/>
        </w:rPr>
        <w:t>12</w:t>
      </w:r>
      <w:r w:rsidRPr="00697DC5">
        <w:rPr>
          <w:sz w:val="24"/>
          <w:szCs w:val="24"/>
        </w:rPr>
        <w:t xml:space="preserve"> месяц</w:t>
      </w:r>
      <w:r w:rsidR="00354A6F" w:rsidRPr="00697DC5">
        <w:rPr>
          <w:sz w:val="24"/>
          <w:szCs w:val="24"/>
        </w:rPr>
        <w:t>ев</w:t>
      </w:r>
      <w:r w:rsidRPr="00697DC5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697DC5">
        <w:rPr>
          <w:sz w:val="24"/>
          <w:szCs w:val="24"/>
        </w:rPr>
        <w:t>их</w:t>
      </w:r>
      <w:r w:rsidR="009465AC" w:rsidRPr="00697DC5">
        <w:rPr>
          <w:sz w:val="24"/>
          <w:szCs w:val="24"/>
        </w:rPr>
        <w:t xml:space="preserve"> </w:t>
      </w:r>
      <w:r w:rsidR="00292425" w:rsidRPr="00697DC5">
        <w:rPr>
          <w:sz w:val="24"/>
          <w:szCs w:val="24"/>
        </w:rPr>
        <w:t>поставки</w:t>
      </w:r>
      <w:r w:rsidRPr="00697DC5">
        <w:rPr>
          <w:sz w:val="24"/>
          <w:szCs w:val="24"/>
        </w:rPr>
        <w:t xml:space="preserve">. Поставщик должен за свой счет и </w:t>
      </w:r>
      <w:r w:rsidR="0015013E"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</w:t>
      </w:r>
      <w:r w:rsidR="005B67FF" w:rsidRPr="00697DC5">
        <w:rPr>
          <w:sz w:val="24"/>
          <w:szCs w:val="24"/>
        </w:rPr>
        <w:t>Покупателем</w:t>
      </w:r>
      <w:r w:rsidR="00310587" w:rsidRPr="00697DC5">
        <w:rPr>
          <w:sz w:val="24"/>
          <w:szCs w:val="24"/>
        </w:rPr>
        <w:t>, устранять любые дефекты</w:t>
      </w:r>
      <w:r w:rsidRPr="00697DC5">
        <w:rPr>
          <w:sz w:val="24"/>
          <w:szCs w:val="24"/>
        </w:rPr>
        <w:t xml:space="preserve">, выявленные в период гарантийного срока. В случае выхода </w:t>
      </w:r>
      <w:r w:rsidR="00BD2843" w:rsidRPr="00697DC5">
        <w:rPr>
          <w:sz w:val="24"/>
          <w:szCs w:val="24"/>
        </w:rPr>
        <w:t>метизов</w:t>
      </w:r>
      <w:r w:rsidR="00310587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из строя</w:t>
      </w:r>
      <w:r w:rsidR="00310587" w:rsidRPr="00697DC5">
        <w:rPr>
          <w:sz w:val="24"/>
          <w:szCs w:val="24"/>
        </w:rPr>
        <w:t>, П</w:t>
      </w:r>
      <w:r w:rsidRPr="00697DC5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697DC5">
        <w:rPr>
          <w:sz w:val="24"/>
          <w:szCs w:val="24"/>
        </w:rPr>
        <w:t>5 календарных</w:t>
      </w:r>
      <w:r w:rsidRPr="00697DC5">
        <w:rPr>
          <w:sz w:val="24"/>
          <w:szCs w:val="24"/>
        </w:rPr>
        <w:t xml:space="preserve"> дней со дня получения письменного извещения </w:t>
      </w:r>
      <w:r w:rsidR="005B67FF" w:rsidRPr="00697DC5">
        <w:rPr>
          <w:sz w:val="24"/>
          <w:szCs w:val="24"/>
        </w:rPr>
        <w:t>Покупателя</w:t>
      </w:r>
      <w:r w:rsidRPr="00697DC5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697DC5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697DC5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Требования к надежности и </w:t>
      </w:r>
      <w:r w:rsidR="00612811" w:rsidRPr="00697DC5">
        <w:rPr>
          <w:b/>
          <w:bCs/>
          <w:sz w:val="26"/>
          <w:szCs w:val="26"/>
        </w:rPr>
        <w:t xml:space="preserve">живучести </w:t>
      </w:r>
      <w:r w:rsidR="000D4FD2" w:rsidRPr="00697DC5">
        <w:rPr>
          <w:b/>
          <w:bCs/>
          <w:sz w:val="26"/>
          <w:szCs w:val="26"/>
        </w:rPr>
        <w:t>продукции</w:t>
      </w:r>
      <w:r w:rsidR="00612811" w:rsidRPr="00697DC5">
        <w:rPr>
          <w:b/>
          <w:bCs/>
          <w:sz w:val="26"/>
          <w:szCs w:val="26"/>
        </w:rPr>
        <w:t>.</w:t>
      </w:r>
    </w:p>
    <w:p w:rsidR="00612811" w:rsidRPr="00697DC5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</w:t>
      </w:r>
      <w:r w:rsidR="00DD2421" w:rsidRPr="00697DC5">
        <w:rPr>
          <w:sz w:val="24"/>
          <w:szCs w:val="24"/>
        </w:rPr>
        <w:t xml:space="preserve"> должн</w:t>
      </w:r>
      <w:r w:rsidR="00DC7781" w:rsidRPr="00697DC5">
        <w:rPr>
          <w:sz w:val="24"/>
          <w:szCs w:val="24"/>
        </w:rPr>
        <w:t>ы</w:t>
      </w:r>
      <w:r w:rsidR="00DD2421" w:rsidRPr="00697DC5">
        <w:rPr>
          <w:sz w:val="24"/>
          <w:szCs w:val="24"/>
        </w:rPr>
        <w:t xml:space="preserve"> обеспечивать эксплуатационные показатели </w:t>
      </w:r>
      <w:r w:rsidR="00612811" w:rsidRPr="00697DC5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697DC5">
        <w:rPr>
          <w:sz w:val="24"/>
          <w:szCs w:val="24"/>
        </w:rPr>
        <w:t>30</w:t>
      </w:r>
      <w:r w:rsidR="00866AD0" w:rsidRPr="00697DC5">
        <w:rPr>
          <w:sz w:val="24"/>
          <w:szCs w:val="24"/>
        </w:rPr>
        <w:t xml:space="preserve"> лет</w:t>
      </w:r>
      <w:r w:rsidR="00612811" w:rsidRPr="00697DC5">
        <w:rPr>
          <w:sz w:val="24"/>
          <w:szCs w:val="24"/>
        </w:rPr>
        <w:t>.</w:t>
      </w:r>
    </w:p>
    <w:p w:rsidR="004F4E9E" w:rsidRPr="00697DC5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697DC5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</w:t>
      </w:r>
      <w:r w:rsidR="00612811" w:rsidRPr="00697DC5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A2527" w:rsidRPr="00697DC5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t xml:space="preserve">Маркировка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</w:t>
      </w:r>
      <w:r w:rsidR="00BC5975" w:rsidRPr="00697DC5">
        <w:rPr>
          <w:sz w:val="24"/>
          <w:szCs w:val="24"/>
        </w:rPr>
        <w:t xml:space="preserve">должна соответствовать требованиям </w:t>
      </w:r>
      <w:r w:rsidR="00EE30A8" w:rsidRPr="00697DC5">
        <w:rPr>
          <w:sz w:val="24"/>
          <w:szCs w:val="24"/>
        </w:rPr>
        <w:t xml:space="preserve">ГОСТ </w:t>
      </w:r>
      <w:r w:rsidR="00860C29" w:rsidRPr="00697DC5">
        <w:rPr>
          <w:sz w:val="24"/>
          <w:szCs w:val="24"/>
        </w:rPr>
        <w:t>перечисленных в п.2</w:t>
      </w:r>
      <w:r w:rsidR="00A45384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45384" w:rsidRPr="00697DC5">
        <w:rPr>
          <w:sz w:val="24"/>
          <w:szCs w:val="24"/>
        </w:rPr>
        <w:t xml:space="preserve"> данного ТЗ</w:t>
      </w:r>
      <w:r w:rsidR="00EE30A8" w:rsidRPr="00697DC5">
        <w:rPr>
          <w:sz w:val="24"/>
          <w:szCs w:val="24"/>
        </w:rPr>
        <w:t xml:space="preserve"> </w:t>
      </w:r>
      <w:r w:rsidR="00267155" w:rsidRPr="00697DC5">
        <w:rPr>
          <w:sz w:val="24"/>
          <w:szCs w:val="24"/>
        </w:rPr>
        <w:t>(для конкретного типа номенклатуры)</w:t>
      </w:r>
      <w:r w:rsidR="00E226B0" w:rsidRPr="00697DC5">
        <w:rPr>
          <w:sz w:val="24"/>
          <w:szCs w:val="24"/>
        </w:rPr>
        <w:t>.</w:t>
      </w:r>
      <w:proofErr w:type="gramEnd"/>
      <w:r w:rsidR="00897389" w:rsidRPr="00697DC5">
        <w:rPr>
          <w:sz w:val="24"/>
          <w:szCs w:val="24"/>
        </w:rPr>
        <w:t xml:space="preserve"> Маркировка </w:t>
      </w:r>
      <w:r w:rsidR="007F4188" w:rsidRPr="00697DC5">
        <w:rPr>
          <w:sz w:val="24"/>
          <w:szCs w:val="24"/>
        </w:rPr>
        <w:t>метизов</w:t>
      </w:r>
      <w:r w:rsidR="00897389" w:rsidRPr="00697DC5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697DC5">
        <w:rPr>
          <w:sz w:val="24"/>
          <w:szCs w:val="24"/>
        </w:rPr>
        <w:t>а</w:t>
      </w:r>
      <w:r w:rsidR="00897389"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метизы</w:t>
      </w:r>
      <w:r w:rsidR="00897389" w:rsidRPr="00697DC5">
        <w:rPr>
          <w:sz w:val="24"/>
          <w:szCs w:val="24"/>
        </w:rPr>
        <w:t xml:space="preserve"> конкретных типов.</w:t>
      </w:r>
    </w:p>
    <w:p w:rsidR="004F4E9E" w:rsidRPr="00697DC5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Поставщик должен предоставить полный комплект технической и эксплуатационной </w:t>
      </w:r>
      <w:bookmarkStart w:id="1" w:name="_GoBack"/>
      <w:bookmarkEnd w:id="1"/>
      <w:r w:rsidRPr="00697DC5">
        <w:rPr>
          <w:sz w:val="24"/>
          <w:szCs w:val="24"/>
        </w:rPr>
        <w:t>документации на русском языке, подготовленной в соответствии с ГОСТ 34.003-90, ГОСТ 34.201–89, ГОСТ 27300-87, ГОСТ 2.601</w:t>
      </w:r>
      <w:r w:rsidR="007B0386" w:rsidRPr="00697DC5">
        <w:rPr>
          <w:sz w:val="24"/>
          <w:szCs w:val="24"/>
        </w:rPr>
        <w:t>-2006</w:t>
      </w:r>
      <w:r w:rsidRPr="00697DC5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697DC5">
        <w:rPr>
          <w:sz w:val="24"/>
          <w:szCs w:val="24"/>
        </w:rPr>
        <w:t>ых</w:t>
      </w:r>
      <w:r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. </w:t>
      </w:r>
    </w:p>
    <w:p w:rsidR="009011C0" w:rsidRPr="00697DC5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Правила приемки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:rsidR="00612811" w:rsidRPr="00697DC5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Каждая партия </w:t>
      </w:r>
      <w:r w:rsidR="007F4188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пройти</w:t>
      </w:r>
      <w:r w:rsidR="00612811" w:rsidRPr="00697DC5">
        <w:rPr>
          <w:szCs w:val="24"/>
        </w:rPr>
        <w:t xml:space="preserve"> входной контроль, осуществляемый представителями филиалов </w:t>
      </w:r>
      <w:r w:rsidR="006F05BA">
        <w:rPr>
          <w:szCs w:val="24"/>
        </w:rPr>
        <w:t>ПАО</w:t>
      </w:r>
      <w:r w:rsidR="00612811" w:rsidRPr="00697DC5">
        <w:rPr>
          <w:szCs w:val="24"/>
        </w:rPr>
        <w:t xml:space="preserve"> «МРСК Центра» и ответственными представителями Поставщика при получении </w:t>
      </w:r>
      <w:r w:rsidR="00CB23BB" w:rsidRPr="00697DC5">
        <w:rPr>
          <w:szCs w:val="24"/>
        </w:rPr>
        <w:t>их</w:t>
      </w:r>
      <w:r w:rsidR="00612811" w:rsidRPr="00697DC5">
        <w:rPr>
          <w:szCs w:val="24"/>
        </w:rPr>
        <w:t xml:space="preserve"> на склад.</w:t>
      </w:r>
    </w:p>
    <w:p w:rsidR="00612811" w:rsidRPr="00697DC5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D22CC" w:rsidRDefault="00FD22CC" w:rsidP="00451C4D">
      <w:pPr>
        <w:rPr>
          <w:sz w:val="26"/>
          <w:szCs w:val="26"/>
        </w:rPr>
      </w:pPr>
    </w:p>
    <w:p w:rsidR="00417389" w:rsidRDefault="00417389" w:rsidP="00451C4D">
      <w:pPr>
        <w:rPr>
          <w:sz w:val="26"/>
          <w:szCs w:val="26"/>
        </w:rPr>
      </w:pPr>
    </w:p>
    <w:p w:rsidR="00417389" w:rsidRDefault="00417389" w:rsidP="00451C4D">
      <w:pPr>
        <w:rPr>
          <w:sz w:val="26"/>
          <w:szCs w:val="26"/>
        </w:rPr>
      </w:pPr>
    </w:p>
    <w:p w:rsidR="00417389" w:rsidRDefault="00417389" w:rsidP="00451C4D">
      <w:pPr>
        <w:rPr>
          <w:sz w:val="26"/>
          <w:szCs w:val="26"/>
        </w:rPr>
      </w:pPr>
    </w:p>
    <w:p w:rsidR="00417389" w:rsidRPr="00697DC5" w:rsidRDefault="00417389" w:rsidP="00451C4D">
      <w:pPr>
        <w:rPr>
          <w:sz w:val="26"/>
          <w:szCs w:val="26"/>
        </w:rPr>
      </w:pPr>
    </w:p>
    <w:p w:rsidR="00417389" w:rsidRPr="007C78FC" w:rsidRDefault="00417389" w:rsidP="00417389">
      <w:pPr>
        <w:spacing w:after="240"/>
        <w:ind w:firstLine="0"/>
        <w:rPr>
          <w:b/>
          <w:sz w:val="26"/>
          <w:szCs w:val="26"/>
        </w:rPr>
      </w:pP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417389">
      <w:pPr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8C2" w:rsidRDefault="00DC38C2">
      <w:r>
        <w:separator/>
      </w:r>
    </w:p>
  </w:endnote>
  <w:endnote w:type="continuationSeparator" w:id="0">
    <w:p w:rsidR="00DC38C2" w:rsidRDefault="00DC38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8C2" w:rsidRDefault="00DC38C2">
      <w:r>
        <w:separator/>
      </w:r>
    </w:p>
  </w:footnote>
  <w:footnote w:type="continuationSeparator" w:id="0">
    <w:p w:rsidR="00DC38C2" w:rsidRDefault="00DC38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B3702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3E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389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556"/>
    <w:rsid w:val="005D4B2E"/>
    <w:rsid w:val="005D5206"/>
    <w:rsid w:val="005D60BD"/>
    <w:rsid w:val="005D7088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EF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8A1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05BA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7C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31B3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71A9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1F0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86FEF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E79ED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21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6EE5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02C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8C2"/>
    <w:rsid w:val="00DC3B5C"/>
    <w:rsid w:val="00DC47C8"/>
    <w:rsid w:val="00DC4A9C"/>
    <w:rsid w:val="00DC5F07"/>
    <w:rsid w:val="00DC691C"/>
    <w:rsid w:val="00DC6951"/>
    <w:rsid w:val="00DC6965"/>
    <w:rsid w:val="00DC7781"/>
    <w:rsid w:val="00DC7833"/>
    <w:rsid w:val="00DC7A91"/>
    <w:rsid w:val="00DC7E6D"/>
    <w:rsid w:val="00DD14F9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344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79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1D7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4A5FC-2268-4E30-8240-7F86C4697E1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D723DAAB-FBF0-492F-B911-34A7EFF28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9E28E-3E9F-4052-9603-0116382165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53EE62-9593-4C0B-90D1-34AE1A543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2010-09-30T13:29:00Z</cp:lastPrinted>
  <dcterms:created xsi:type="dcterms:W3CDTF">2016-09-28T10:40:00Z</dcterms:created>
  <dcterms:modified xsi:type="dcterms:W3CDTF">2016-09-28T11:43:00Z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